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2"/>
      </w:pPr>
      <w:bookmarkStart w:id="20" w:name="a-footnote"/>
      <w:r>
        <w:t xml:space="preserve">A footnote</w:t>
      </w:r>
      <w:bookmarkEnd w:id="20"/>
    </w:p>
    <w:p>
      <w:pPr>
        <w:pStyle w:val="FirstParagraph"/>
      </w:pPr>
      <w:r>
        <w:t xml:space="preserve">Test footnote.</w:t>
      </w:r>
      <w:r>
        <w:rPr>
          <w:rStyle w:val="FootnoteReference"/>
        </w:rPr>
        <w:footnoteReference w:id="21"/>
      </w:r>
      <w:r>
        <w:t xml:space="preserve"> </w:t>
      </w:r>
      <w:r>
        <w:t xml:space="preserve">Test endnote.</w:t>
      </w:r>
      <w:r>
        <w:rPr>
          <w:rStyle w:val="FootnoteReference"/>
        </w:rPr>
        <w:footnoteReference w:id="22"/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1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My note.</w:t>
      </w:r>
    </w:p>
  </w:footnote>
  <w:footnote w:id="2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This is an endnote at the end of the document.</w:t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2018-10-09T17:33:33Z</dcterms:created>
  <dcterms:modified xsi:type="dcterms:W3CDTF">2018-10-09T17:33:33Z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">
    <vt:lpwstr>bar</vt:lpwstr>
  </property>
  <property fmtid="{D5CDD505-2E9C-101B-9397-08002B2CF9AE}" pid="3" name="baz">
    <vt:lpwstr>bim</vt:lpwstr>
  </property>
</Properties>
</file>